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A83" w:rsidRDefault="00AE0A83" w:rsidP="00AE0A83"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97"/>
      </w:tblGrid>
      <w:tr w:rsidR="00AE0A83" w:rsidTr="00F37166">
        <w:trPr>
          <w:trHeight w:val="71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E0A83" w:rsidRDefault="00AE0A83" w:rsidP="005F4226">
            <w:pPr>
              <w:pStyle w:val="Tekstpodstawowy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Adnotacje </w:t>
            </w:r>
          </w:p>
          <w:p w:rsidR="00AE0A83" w:rsidRDefault="00AE0A83" w:rsidP="005F4226">
            <w:pPr>
              <w:pStyle w:val="Tekstpodstawowy"/>
              <w:rPr>
                <w:sz w:val="20"/>
                <w:szCs w:val="20"/>
              </w:rPr>
            </w:pPr>
          </w:p>
          <w:p w:rsidR="00AE0A83" w:rsidRPr="00F37166" w:rsidRDefault="00AE0A83" w:rsidP="005F4226">
            <w:pPr>
              <w:pStyle w:val="Tekstpodstawowy"/>
              <w:rPr>
                <w:sz w:val="16"/>
                <w:szCs w:val="20"/>
              </w:rPr>
            </w:pPr>
          </w:p>
          <w:p w:rsidR="00AE0A83" w:rsidRDefault="00AE0A83" w:rsidP="005F4226">
            <w:pPr>
              <w:pStyle w:val="Tekstpodstawowy"/>
              <w:rPr>
                <w:sz w:val="20"/>
                <w:szCs w:val="20"/>
              </w:rPr>
            </w:pPr>
          </w:p>
        </w:tc>
      </w:tr>
    </w:tbl>
    <w:p w:rsidR="00AE0A83" w:rsidRDefault="00AE0A83" w:rsidP="00AE0A83"/>
    <w:p w:rsidR="009069E0" w:rsidRPr="009069E0" w:rsidRDefault="009069E0" w:rsidP="009069E0">
      <w:pPr>
        <w:jc w:val="center"/>
        <w:rPr>
          <w:b/>
          <w:bCs/>
        </w:rPr>
      </w:pPr>
      <w:r w:rsidRPr="009069E0">
        <w:rPr>
          <w:b/>
          <w:bCs/>
        </w:rPr>
        <w:t xml:space="preserve">AKTYWNA TABLICA  </w:t>
      </w:r>
    </w:p>
    <w:p w:rsidR="00AE0A83" w:rsidRPr="009069E0" w:rsidRDefault="009069E0" w:rsidP="009069E0">
      <w:pPr>
        <w:jc w:val="center"/>
        <w:rPr>
          <w:b/>
          <w:bCs/>
        </w:rPr>
      </w:pPr>
      <w:r w:rsidRPr="009069E0">
        <w:rPr>
          <w:b/>
          <w:bCs/>
        </w:rPr>
        <w:t xml:space="preserve"> </w:t>
      </w:r>
    </w:p>
    <w:p w:rsidR="00AE0A83" w:rsidRDefault="00AE0A83" w:rsidP="00AE0A83">
      <w:pPr>
        <w:jc w:val="center"/>
        <w:rPr>
          <w:b/>
          <w:bCs/>
        </w:rPr>
      </w:pPr>
      <w:r>
        <w:rPr>
          <w:b/>
          <w:bCs/>
        </w:rPr>
        <w:t>Sprawozdanie organu prowadzącego szkołę do ……………………..</w:t>
      </w:r>
    </w:p>
    <w:p w:rsidR="00AE0A83" w:rsidRDefault="00AE0A83" w:rsidP="00AE0A83">
      <w:pPr>
        <w:jc w:val="center"/>
        <w:rPr>
          <w:i/>
          <w:iCs/>
        </w:rPr>
      </w:pPr>
      <w:r>
        <w:rPr>
          <w:b/>
          <w:bCs/>
        </w:rPr>
        <w:t xml:space="preserve">                                                                                 </w:t>
      </w:r>
      <w:r>
        <w:rPr>
          <w:i/>
          <w:iCs/>
        </w:rPr>
        <w:t>(właściwy organ)</w:t>
      </w:r>
    </w:p>
    <w:p w:rsidR="00AE0A83" w:rsidRDefault="00AE0A83" w:rsidP="00AE0A83">
      <w:pPr>
        <w:jc w:val="both"/>
      </w:pPr>
    </w:p>
    <w:tbl>
      <w:tblPr>
        <w:tblW w:w="9322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3"/>
        <w:gridCol w:w="675"/>
        <w:gridCol w:w="2673"/>
        <w:gridCol w:w="1155"/>
        <w:gridCol w:w="2404"/>
        <w:gridCol w:w="2276"/>
        <w:gridCol w:w="26"/>
      </w:tblGrid>
      <w:tr w:rsidR="00AE0A83" w:rsidTr="00820C3E">
        <w:trPr>
          <w:gridBefore w:val="1"/>
          <w:gridAfter w:val="1"/>
          <w:wBefore w:w="113" w:type="dxa"/>
          <w:wAfter w:w="26" w:type="dxa"/>
          <w:cantSplit/>
          <w:trHeight w:val="1275"/>
        </w:trPr>
        <w:tc>
          <w:tcPr>
            <w:tcW w:w="450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rPr>
                <w:lang w:eastAsia="en-US"/>
              </w:rPr>
            </w:pPr>
          </w:p>
          <w:p w:rsidR="00AE0A83" w:rsidRDefault="00AE0A83" w:rsidP="005F4226"/>
          <w:p w:rsidR="00AE0A83" w:rsidRDefault="00AE0A83" w:rsidP="005F4226"/>
          <w:p w:rsidR="00AE0A83" w:rsidRDefault="00AE0A83" w:rsidP="005F4226"/>
          <w:p w:rsidR="00AE0A83" w:rsidRDefault="00AE0A83" w:rsidP="005F4226">
            <w:pPr>
              <w:jc w:val="center"/>
            </w:pPr>
          </w:p>
          <w:p w:rsidR="00AE0A83" w:rsidRDefault="00AE0A83" w:rsidP="005F4226">
            <w:pPr>
              <w:jc w:val="center"/>
            </w:pPr>
          </w:p>
          <w:p w:rsidR="00AE0A83" w:rsidRDefault="00AE0A83" w:rsidP="005F4226">
            <w:pPr>
              <w:jc w:val="center"/>
            </w:pPr>
            <w:r>
              <w:t>……………………………………………</w:t>
            </w:r>
          </w:p>
          <w:p w:rsidR="00AE0A83" w:rsidRDefault="00AE0A83" w:rsidP="005F422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(pieczęć organu prowadzącego)</w:t>
            </w:r>
          </w:p>
          <w:p w:rsidR="00AE0A83" w:rsidRDefault="00AE0A83" w:rsidP="005F4226">
            <w:pPr>
              <w:rPr>
                <w:lang w:eastAsia="en-US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E0A83" w:rsidRDefault="00AE0A83" w:rsidP="005F4226">
            <w:pPr>
              <w:rPr>
                <w:lang w:eastAsia="en-US"/>
              </w:rPr>
            </w:pPr>
          </w:p>
          <w:p w:rsidR="00AE0A83" w:rsidRDefault="00AE0A83" w:rsidP="005F4226">
            <w:pPr>
              <w:jc w:val="center"/>
            </w:pPr>
          </w:p>
          <w:p w:rsidR="00AE0A83" w:rsidRDefault="00AE0A83" w:rsidP="005F4226">
            <w:pPr>
              <w:jc w:val="center"/>
            </w:pPr>
            <w:r>
              <w:t>.....…………………………………………….</w:t>
            </w:r>
          </w:p>
          <w:p w:rsidR="00AE0A83" w:rsidRDefault="00AE0A83" w:rsidP="005F4226">
            <w:pPr>
              <w:tabs>
                <w:tab w:val="left" w:pos="180"/>
                <w:tab w:val="center" w:pos="2230"/>
              </w:tabs>
              <w:rPr>
                <w:i/>
                <w:iCs/>
              </w:rPr>
            </w:pPr>
            <w:r>
              <w:rPr>
                <w:i/>
                <w:iCs/>
              </w:rPr>
              <w:tab/>
            </w:r>
            <w:r>
              <w:rPr>
                <w:i/>
                <w:iCs/>
              </w:rPr>
              <w:tab/>
              <w:t>(numer sprawozdania)</w:t>
            </w:r>
          </w:p>
          <w:p w:rsidR="00AE0A83" w:rsidRDefault="00AE0A83" w:rsidP="005F4226">
            <w:pPr>
              <w:jc w:val="center"/>
              <w:rPr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cantSplit/>
          <w:trHeight w:val="937"/>
        </w:trPr>
        <w:tc>
          <w:tcPr>
            <w:tcW w:w="450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rPr>
                <w:lang w:eastAsia="en-US"/>
              </w:rPr>
            </w:pPr>
          </w:p>
        </w:tc>
        <w:tc>
          <w:tcPr>
            <w:tcW w:w="4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AE0A83" w:rsidRDefault="00AE0A83" w:rsidP="005F4226">
            <w:pPr>
              <w:jc w:val="center"/>
              <w:rPr>
                <w:lang w:eastAsia="en-US"/>
              </w:rPr>
            </w:pPr>
          </w:p>
          <w:p w:rsidR="00AE0A83" w:rsidRDefault="00AE0A83" w:rsidP="005F4226">
            <w:pPr>
              <w:jc w:val="center"/>
            </w:pPr>
            <w:r>
              <w:t>……………………………………………….</w:t>
            </w:r>
          </w:p>
          <w:p w:rsidR="00AE0A83" w:rsidRDefault="00AE0A83" w:rsidP="005F4226">
            <w:pPr>
              <w:jc w:val="center"/>
              <w:rPr>
                <w:i/>
                <w:iCs/>
                <w:lang w:eastAsia="en-US"/>
              </w:rPr>
            </w:pPr>
            <w:r>
              <w:rPr>
                <w:i/>
                <w:iCs/>
              </w:rPr>
              <w:t>(data wpływu sprawozdania do właściwego organu)</w:t>
            </w: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trHeight w:val="3406"/>
        </w:trPr>
        <w:tc>
          <w:tcPr>
            <w:tcW w:w="9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Pr="00F37166" w:rsidRDefault="00AE0A83" w:rsidP="005F4226">
            <w:pPr>
              <w:jc w:val="center"/>
              <w:rPr>
                <w:b/>
                <w:bCs/>
                <w:sz w:val="20"/>
              </w:rPr>
            </w:pPr>
          </w:p>
          <w:p w:rsidR="00AE0A83" w:rsidRDefault="00AE0A83" w:rsidP="005F422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SPRAWOZDANIE</w:t>
            </w:r>
          </w:p>
          <w:p w:rsidR="00F37166" w:rsidRDefault="00F37166" w:rsidP="005F4226">
            <w:pPr>
              <w:jc w:val="center"/>
            </w:pPr>
          </w:p>
          <w:p w:rsidR="00AE0A83" w:rsidRDefault="00AE0A83" w:rsidP="005F4226">
            <w:pPr>
              <w:jc w:val="center"/>
            </w:pPr>
            <w:r>
              <w:t>……………………………………………………………………..</w:t>
            </w:r>
          </w:p>
          <w:p w:rsidR="00AE0A83" w:rsidRDefault="00AE0A83" w:rsidP="005F4226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(organ prowadzący szkołę)</w:t>
            </w:r>
          </w:p>
          <w:p w:rsidR="009069E0" w:rsidRPr="009069E0" w:rsidRDefault="009069E0" w:rsidP="009069E0">
            <w:pPr>
              <w:jc w:val="center"/>
              <w:rPr>
                <w:bCs/>
              </w:rPr>
            </w:pPr>
            <w:r w:rsidRPr="009069E0">
              <w:rPr>
                <w:bCs/>
              </w:rPr>
              <w:t xml:space="preserve">z realizacji zadań  określonych w § 6 Rozporządzenia Rady Ministrów z dnia 19 lipca 2017 r. w sprawie szczegółowych warunków, form i trybu realizacji Rządowego programu rozwijania szkolnej infrastruktury oraz kompetencji uczniów i nauczycieli w zakresie technologii informacyjno-komunikacyjnych – „Aktywna tablica” oraz wykorzystania wsparcia finansowego w roku </w:t>
            </w:r>
            <w:r w:rsidRPr="009069E0">
              <w:rPr>
                <w:b/>
                <w:bCs/>
              </w:rPr>
              <w:t>2017</w:t>
            </w:r>
            <w:r w:rsidRPr="009069E0">
              <w:rPr>
                <w:bCs/>
              </w:rPr>
              <w:t xml:space="preserve"> na</w:t>
            </w:r>
          </w:p>
          <w:p w:rsidR="009069E0" w:rsidRPr="009069E0" w:rsidRDefault="009069E0" w:rsidP="009069E0">
            <w:pPr>
              <w:jc w:val="center"/>
              <w:rPr>
                <w:bCs/>
              </w:rPr>
            </w:pPr>
            <w:r w:rsidRPr="009069E0">
              <w:t xml:space="preserve">zakup pomocy dydaktycznych </w:t>
            </w:r>
          </w:p>
          <w:p w:rsidR="009069E0" w:rsidRPr="009069E0" w:rsidRDefault="009069E0" w:rsidP="009069E0">
            <w:pPr>
              <w:jc w:val="center"/>
            </w:pPr>
          </w:p>
          <w:p w:rsidR="009069E0" w:rsidRPr="009069E0" w:rsidRDefault="009069E0" w:rsidP="009069E0">
            <w:pPr>
              <w:jc w:val="center"/>
            </w:pPr>
            <w:r w:rsidRPr="009069E0">
              <w:t>składane w ramach Rządowego programu – „Aktywna tablica”</w:t>
            </w:r>
          </w:p>
          <w:p w:rsidR="00AE0A83" w:rsidRPr="00F37166" w:rsidRDefault="00AE0A83" w:rsidP="005F4226">
            <w:pPr>
              <w:rPr>
                <w:sz w:val="18"/>
                <w:lang w:eastAsia="en-US"/>
              </w:rPr>
            </w:pPr>
          </w:p>
          <w:p w:rsidR="00AE0A83" w:rsidRPr="00F37166" w:rsidRDefault="00AE0A83" w:rsidP="005F4226">
            <w:pPr>
              <w:rPr>
                <w:sz w:val="22"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91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:rsidR="00AE0A83" w:rsidRDefault="00AE0A83" w:rsidP="005F4226">
            <w:pPr>
              <w:ind w:right="-108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t xml:space="preserve">CZĘŚĆ I </w:t>
            </w:r>
            <w:r>
              <w:t>–</w:t>
            </w:r>
            <w:r>
              <w:rPr>
                <w:b/>
                <w:bCs/>
              </w:rPr>
              <w:t xml:space="preserve"> DANE DOTYCZĄCE ORGANU PROWADZĄCEGO</w:t>
            </w: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1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 xml:space="preserve">Nazwa organu prowadzącego 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Numer w Krajowym Rejestrze Sądowym lub innym rejestrze (jeśli dotyczy)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3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NIP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4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Regon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cantSplit/>
          <w:trHeight w:val="18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5</w:t>
            </w:r>
          </w:p>
        </w:tc>
        <w:tc>
          <w:tcPr>
            <w:tcW w:w="26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Adres do korespondencji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Ulica, numer:</w:t>
            </w: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cantSplit/>
          <w:trHeight w:val="18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  <w:tc>
          <w:tcPr>
            <w:tcW w:w="2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Kod pocztowy, miejscowość:</w:t>
            </w: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cantSplit/>
          <w:trHeight w:val="180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  <w:tc>
          <w:tcPr>
            <w:tcW w:w="26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Województwo:</w:t>
            </w: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6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Telefon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t>7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Fax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</w:p>
        </w:tc>
      </w:tr>
      <w:tr w:rsidR="00AE0A83" w:rsidTr="00820C3E">
        <w:trPr>
          <w:gridBefore w:val="1"/>
          <w:gridAfter w:val="1"/>
          <w:wBefore w:w="113" w:type="dxa"/>
          <w:wAfter w:w="26" w:type="dxa"/>
          <w:trHeight w:val="121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</w:tcPr>
          <w:p w:rsidR="00AE0A83" w:rsidRDefault="00AE0A83" w:rsidP="005F4226">
            <w:pPr>
              <w:ind w:right="-108"/>
              <w:rPr>
                <w:lang w:eastAsia="en-US"/>
              </w:rPr>
            </w:pPr>
            <w:r>
              <w:t>Osoba upoważniona do składania wyjaśnień i uzupełnień dotyczących sprawozdania</w:t>
            </w:r>
          </w:p>
        </w:tc>
        <w:tc>
          <w:tcPr>
            <w:tcW w:w="5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Imię i nazwisko:</w:t>
            </w:r>
          </w:p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Tel. kontaktowy:</w:t>
            </w:r>
          </w:p>
          <w:p w:rsidR="00AE0A83" w:rsidRDefault="00AE0A83" w:rsidP="005F4226">
            <w:pPr>
              <w:ind w:right="-108"/>
              <w:rPr>
                <w:i/>
                <w:iCs/>
                <w:sz w:val="20"/>
                <w:szCs w:val="20"/>
                <w:lang w:eastAsia="en-US"/>
              </w:rPr>
            </w:pPr>
            <w:r>
              <w:rPr>
                <w:i/>
                <w:iCs/>
                <w:sz w:val="20"/>
                <w:szCs w:val="20"/>
              </w:rPr>
              <w:t>E-mail:</w:t>
            </w:r>
          </w:p>
        </w:tc>
      </w:tr>
      <w:tr w:rsidR="008A254F" w:rsidRPr="00820C3E" w:rsidTr="00820C3E">
        <w:tblPrEx>
          <w:tblLook w:val="04A0" w:firstRow="1" w:lastRow="0" w:firstColumn="1" w:lastColumn="0" w:noHBand="0" w:noVBand="1"/>
        </w:tblPrEx>
        <w:tc>
          <w:tcPr>
            <w:tcW w:w="93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A254F" w:rsidRPr="00820C3E" w:rsidRDefault="008A254F" w:rsidP="00820C3E">
            <w:pPr>
              <w:jc w:val="center"/>
              <w:rPr>
                <w:b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c>
          <w:tcPr>
            <w:tcW w:w="932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820C3E" w:rsidRPr="00820C3E" w:rsidRDefault="00820C3E" w:rsidP="00820C3E">
            <w:pPr>
              <w:jc w:val="center"/>
              <w:rPr>
                <w:b/>
              </w:rPr>
            </w:pPr>
            <w:r w:rsidRPr="00820C3E">
              <w:rPr>
                <w:b/>
              </w:rPr>
              <w:t xml:space="preserve">CZĘŚĆ II </w:t>
            </w:r>
          </w:p>
          <w:p w:rsidR="00820C3E" w:rsidRPr="00820C3E" w:rsidRDefault="00820C3E" w:rsidP="00820C3E">
            <w:pPr>
              <w:jc w:val="center"/>
              <w:rPr>
                <w:rFonts w:eastAsia="Calibri"/>
                <w:b/>
                <w:lang w:eastAsia="en-US"/>
              </w:rPr>
            </w:pPr>
            <w:r w:rsidRPr="00820C3E">
              <w:rPr>
                <w:b/>
              </w:rPr>
              <w:t xml:space="preserve"> </w:t>
            </w:r>
            <w:r w:rsidRPr="00820C3E">
              <w:rPr>
                <w:rFonts w:eastAsia="Calibri"/>
                <w:b/>
                <w:lang w:eastAsia="en-US"/>
              </w:rPr>
              <w:t xml:space="preserve">ZESTAWIENIE </w:t>
            </w:r>
          </w:p>
          <w:p w:rsidR="00820C3E" w:rsidRPr="00820C3E" w:rsidRDefault="00820C3E" w:rsidP="00820C3E">
            <w:pPr>
              <w:jc w:val="center"/>
              <w:rPr>
                <w:rFonts w:eastAsia="Calibri"/>
                <w:b/>
                <w:lang w:eastAsia="en-US"/>
              </w:rPr>
            </w:pPr>
            <w:r w:rsidRPr="00820C3E">
              <w:rPr>
                <w:rFonts w:eastAsia="Calibri"/>
                <w:b/>
                <w:lang w:eastAsia="en-US"/>
              </w:rPr>
              <w:t>WYDATKÓW NA ZAKUP POMOCY DYDAKTYCZNYCH W 2017 ROKU</w:t>
            </w: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4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Liczba szkół, którym zostało przyznane wsparcie finansowe</w:t>
            </w:r>
          </w:p>
        </w:tc>
        <w:tc>
          <w:tcPr>
            <w:tcW w:w="2302" w:type="dxa"/>
            <w:gridSpan w:val="2"/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86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Liczba szkół, które zrezygnowały ze wsparcia finansowego na pomoce dydaktyczne po pozytywnej kwalifikacji wniosku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 xml:space="preserve">Razem koszt zakupu pomocy dydaktycznych 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 xml:space="preserve">Kwota przyznanego wsparcia finansowego 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Kwota wykorzystanego wsparcia finansowego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Procent wykorzystanego wsparcia finansowego (E/D)</w:t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  <w:r w:rsidRPr="00820C3E">
              <w:rPr>
                <w:rFonts w:eastAsia="Calibri"/>
                <w:b/>
                <w:lang w:eastAsia="en-US"/>
              </w:rPr>
              <w:t>%</w:t>
            </w:r>
            <w:r w:rsidRPr="00820C3E">
              <w:rPr>
                <w:rFonts w:eastAsia="Calibri"/>
                <w:vertAlign w:val="superscript"/>
                <w:lang w:eastAsia="en-US"/>
              </w:rPr>
              <w:footnoteReference w:id="1"/>
            </w: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Finansowy wkład własny</w:t>
            </w:r>
            <w:r w:rsidRPr="00820C3E">
              <w:rPr>
                <w:rFonts w:eastAsia="Calibri"/>
                <w:vertAlign w:val="superscript"/>
                <w:lang w:eastAsia="en-US"/>
              </w:rPr>
              <w:footnoteReference w:id="2"/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  <w:tr w:rsidR="00820C3E" w:rsidRPr="00820C3E" w:rsidTr="00820C3E">
        <w:tblPrEx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7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0C3E" w:rsidRPr="00820C3E" w:rsidRDefault="00820C3E" w:rsidP="00820C3E">
            <w:pPr>
              <w:jc w:val="both"/>
              <w:rPr>
                <w:rFonts w:eastAsia="Calibri"/>
                <w:lang w:eastAsia="en-US"/>
              </w:rPr>
            </w:pPr>
            <w:r w:rsidRPr="00820C3E">
              <w:rPr>
                <w:rFonts w:eastAsia="Calibri"/>
                <w:lang w:eastAsia="en-US"/>
              </w:rPr>
              <w:t>Wartość rzeczowego wkładu własnego</w:t>
            </w:r>
            <w:r w:rsidRPr="00820C3E">
              <w:rPr>
                <w:rFonts w:eastAsia="Calibri"/>
                <w:vertAlign w:val="superscript"/>
                <w:lang w:eastAsia="en-US"/>
              </w:rPr>
              <w:footnoteReference w:id="3"/>
            </w:r>
          </w:p>
        </w:tc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0C3E" w:rsidRPr="00820C3E" w:rsidRDefault="00820C3E" w:rsidP="00820C3E">
            <w:pPr>
              <w:jc w:val="right"/>
              <w:rPr>
                <w:rFonts w:eastAsia="Calibri"/>
                <w:b/>
                <w:lang w:eastAsia="en-US"/>
              </w:rPr>
            </w:pPr>
          </w:p>
        </w:tc>
      </w:tr>
    </w:tbl>
    <w:p w:rsidR="005420AB" w:rsidRDefault="005420AB" w:rsidP="00AE0A83">
      <w:pPr>
        <w:ind w:right="-108"/>
      </w:pPr>
    </w:p>
    <w:tbl>
      <w:tblPr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4683"/>
      </w:tblGrid>
      <w:tr w:rsidR="00AE0A83" w:rsidRPr="000E4F0F" w:rsidTr="00820C3E">
        <w:trPr>
          <w:trHeight w:val="1311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0A83" w:rsidRPr="000E4F0F" w:rsidRDefault="00AE0A83" w:rsidP="005420AB">
            <w:pPr>
              <w:jc w:val="center"/>
              <w:rPr>
                <w:b/>
              </w:rPr>
            </w:pPr>
            <w:r>
              <w:rPr>
                <w:b/>
              </w:rPr>
              <w:t>CZĘŚĆ I</w:t>
            </w:r>
            <w:r w:rsidR="001F7676">
              <w:rPr>
                <w:b/>
              </w:rPr>
              <w:t>I</w:t>
            </w:r>
            <w:r w:rsidR="00820C3E">
              <w:rPr>
                <w:b/>
              </w:rPr>
              <w:t>I</w:t>
            </w:r>
            <w:r w:rsidRPr="000E4F0F">
              <w:rPr>
                <w:b/>
              </w:rPr>
              <w:t xml:space="preserve"> – </w:t>
            </w:r>
            <w:r>
              <w:rPr>
                <w:b/>
              </w:rPr>
              <w:t xml:space="preserve">OCENA WPŁYWU </w:t>
            </w:r>
            <w:r w:rsidR="005420AB">
              <w:rPr>
                <w:b/>
              </w:rPr>
              <w:t xml:space="preserve">STOSOWANIA TIK W SZKOŁACH NA ZAANGAŻOWANIE NAUCZYCIELI W PROCES NAUCZANIA I UCZNIÓW </w:t>
            </w:r>
            <w:r w:rsidR="005420AB">
              <w:rPr>
                <w:b/>
              </w:rPr>
              <w:br/>
              <w:t>W PROCES UCZENIA SIĘ (OPIS)</w:t>
            </w:r>
          </w:p>
        </w:tc>
      </w:tr>
      <w:tr w:rsidR="00AE0A83" w:rsidRPr="00E37A4D" w:rsidTr="00820C3E">
        <w:trPr>
          <w:trHeight w:val="2279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A83" w:rsidRDefault="00AE0A83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1D1AD4" w:rsidRDefault="001D1AD4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820C3E" w:rsidRDefault="00820C3E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  <w:p w:rsidR="005420AB" w:rsidRPr="00E37A4D" w:rsidRDefault="005420AB" w:rsidP="005F4226">
            <w:pPr>
              <w:tabs>
                <w:tab w:val="left" w:pos="2040"/>
              </w:tabs>
              <w:rPr>
                <w:sz w:val="20"/>
                <w:szCs w:val="20"/>
              </w:rPr>
            </w:pPr>
          </w:p>
        </w:tc>
      </w:tr>
      <w:tr w:rsidR="00AE0A83" w:rsidRPr="00BC70AD" w:rsidTr="00820C3E">
        <w:trPr>
          <w:trHeight w:val="837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AE0A83" w:rsidRDefault="005420AB" w:rsidP="005420AB">
            <w:pPr>
              <w:jc w:val="center"/>
              <w:rPr>
                <w:rFonts w:eastAsia="Calibri"/>
                <w:b/>
                <w:lang w:eastAsia="en-US"/>
              </w:rPr>
            </w:pPr>
            <w:r w:rsidRPr="005420AB">
              <w:rPr>
                <w:rFonts w:eastAsia="Calibri"/>
                <w:b/>
                <w:lang w:eastAsia="en-US"/>
              </w:rPr>
              <w:lastRenderedPageBreak/>
              <w:t>CZĘŚĆ I</w:t>
            </w:r>
            <w:r w:rsidR="00820C3E">
              <w:rPr>
                <w:rFonts w:eastAsia="Calibri"/>
                <w:b/>
                <w:lang w:eastAsia="en-US"/>
              </w:rPr>
              <w:t>V</w:t>
            </w:r>
            <w:r w:rsidRPr="005420AB">
              <w:rPr>
                <w:rFonts w:eastAsia="Calibri"/>
                <w:b/>
                <w:lang w:eastAsia="en-US"/>
              </w:rPr>
              <w:t xml:space="preserve">– </w:t>
            </w:r>
            <w:r>
              <w:rPr>
                <w:rFonts w:eastAsia="Calibri"/>
                <w:b/>
                <w:lang w:eastAsia="en-US"/>
              </w:rPr>
              <w:t>CHARAKTERYSTYKA PROBLEMÓW I BARIER W REALIZACJI PROGRAMU (OPIS)</w:t>
            </w:r>
          </w:p>
          <w:p w:rsidR="005420AB" w:rsidRPr="00BC70AD" w:rsidRDefault="005420AB" w:rsidP="005420AB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</w:tr>
      <w:tr w:rsidR="00AE0A83" w:rsidRPr="00770C3D" w:rsidTr="00820C3E">
        <w:trPr>
          <w:trHeight w:val="3101"/>
        </w:trPr>
        <w:tc>
          <w:tcPr>
            <w:tcW w:w="935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E0A83" w:rsidRPr="00770C3D" w:rsidRDefault="00AE0A83" w:rsidP="00A83323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AE0A83" w:rsidTr="00820C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………………………………..</w:t>
            </w:r>
          </w:p>
          <w:p w:rsidR="00AE0A83" w:rsidRDefault="00AE0A83" w:rsidP="005F4226">
            <w:pPr>
              <w:ind w:left="-108"/>
              <w:jc w:val="center"/>
            </w:pPr>
            <w:r>
              <w:t>Miejsce i data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</w:p>
          <w:p w:rsidR="00AE0A83" w:rsidRDefault="00AE0A83" w:rsidP="005F4226">
            <w:pPr>
              <w:ind w:left="-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………………………………..</w:t>
            </w:r>
          </w:p>
          <w:p w:rsidR="00AE0A83" w:rsidRDefault="00AE0A83" w:rsidP="005F4226">
            <w:pPr>
              <w:ind w:left="-108"/>
              <w:jc w:val="center"/>
            </w:pPr>
            <w:r>
              <w:t>Podpis i pieczęć imienna</w:t>
            </w:r>
          </w:p>
        </w:tc>
      </w:tr>
    </w:tbl>
    <w:p w:rsidR="00E24003" w:rsidRPr="0079176B" w:rsidRDefault="00E24003" w:rsidP="004338CA">
      <w:pPr>
        <w:jc w:val="both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077"/>
      </w:tblGrid>
      <w:tr w:rsidR="00AE0A83" w:rsidTr="0001096C">
        <w:trPr>
          <w:trHeight w:val="1204"/>
        </w:trPr>
        <w:tc>
          <w:tcPr>
            <w:tcW w:w="9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AE0A83" w:rsidRDefault="00AE0A83" w:rsidP="005F4226">
            <w:pPr>
              <w:rPr>
                <w:b/>
                <w:bCs/>
              </w:rPr>
            </w:pPr>
            <w:r>
              <w:rPr>
                <w:b/>
                <w:bCs/>
              </w:rPr>
              <w:t>Adnotacje</w:t>
            </w:r>
          </w:p>
          <w:p w:rsidR="00AE0A83" w:rsidRDefault="00AE0A83" w:rsidP="005F4226">
            <w:pPr>
              <w:rPr>
                <w:b/>
                <w:bCs/>
              </w:rPr>
            </w:pPr>
          </w:p>
        </w:tc>
      </w:tr>
    </w:tbl>
    <w:p w:rsidR="0001096C" w:rsidRDefault="0001096C" w:rsidP="00D3119D"/>
    <w:p w:rsidR="0001096C" w:rsidRDefault="0001096C" w:rsidP="00D3119D"/>
    <w:p w:rsidR="0001096C" w:rsidRPr="0001096C" w:rsidRDefault="0001096C" w:rsidP="00D3119D">
      <w:pPr>
        <w:rPr>
          <w:b/>
        </w:rPr>
      </w:pPr>
    </w:p>
    <w:p w:rsidR="00AE0A83" w:rsidRPr="0001096C" w:rsidRDefault="004338CA" w:rsidP="00D3119D">
      <w:pPr>
        <w:rPr>
          <w:b/>
        </w:rPr>
      </w:pPr>
      <w:r w:rsidRPr="0001096C">
        <w:rPr>
          <w:b/>
        </w:rPr>
        <w:t>Załączniki:</w:t>
      </w:r>
    </w:p>
    <w:p w:rsidR="004338CA" w:rsidRDefault="004338CA" w:rsidP="00D3119D">
      <w:r>
        <w:t xml:space="preserve">Załącznik nr 1 - Zestawienie ilościowe zakupionych pomocy dydaktycznych w 2017 r. </w:t>
      </w:r>
    </w:p>
    <w:p w:rsidR="004338CA" w:rsidRDefault="004338CA" w:rsidP="00D3119D">
      <w:r>
        <w:t>Załą</w:t>
      </w:r>
      <w:r w:rsidR="0001096C">
        <w:t>cznik</w:t>
      </w:r>
      <w:r w:rsidR="001E1AA1">
        <w:t xml:space="preserve"> nr 2 -</w:t>
      </w:r>
      <w:r>
        <w:t xml:space="preserve"> Sprawozdanie z realizacji zadań określonych w Programie „Aktywna tablica”</w:t>
      </w:r>
    </w:p>
    <w:sectPr w:rsidR="004338CA" w:rsidSect="004338CA">
      <w:headerReference w:type="default" r:id="rId7"/>
      <w:footerReference w:type="even" r:id="rId8"/>
      <w:footerReference w:type="default" r:id="rId9"/>
      <w:pgSz w:w="11906" w:h="16838"/>
      <w:pgMar w:top="1417" w:right="127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F1F" w:rsidRDefault="001E3F1F">
      <w:r>
        <w:separator/>
      </w:r>
    </w:p>
  </w:endnote>
  <w:endnote w:type="continuationSeparator" w:id="0">
    <w:p w:rsidR="001E3F1F" w:rsidRDefault="001E3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226" w:rsidRDefault="005F4226" w:rsidP="005F42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4226" w:rsidRDefault="005F4226" w:rsidP="005F422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226" w:rsidRDefault="005F4226" w:rsidP="005F42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1310">
      <w:rPr>
        <w:rStyle w:val="Numerstrony"/>
        <w:noProof/>
      </w:rPr>
      <w:t>1</w:t>
    </w:r>
    <w:r>
      <w:rPr>
        <w:rStyle w:val="Numerstrony"/>
      </w:rPr>
      <w:fldChar w:fldCharType="end"/>
    </w:r>
  </w:p>
  <w:p w:rsidR="005F4226" w:rsidRDefault="005F4226" w:rsidP="005F422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F1F" w:rsidRDefault="001E3F1F">
      <w:r>
        <w:separator/>
      </w:r>
    </w:p>
  </w:footnote>
  <w:footnote w:type="continuationSeparator" w:id="0">
    <w:p w:rsidR="001E3F1F" w:rsidRDefault="001E3F1F">
      <w:r>
        <w:continuationSeparator/>
      </w:r>
    </w:p>
  </w:footnote>
  <w:footnote w:id="1">
    <w:p w:rsidR="00820C3E" w:rsidRPr="004F73E1" w:rsidRDefault="00820C3E" w:rsidP="00820C3E">
      <w:pPr>
        <w:pStyle w:val="Tekstprzypisudolnego"/>
        <w:rPr>
          <w:rFonts w:ascii="Times New Roman" w:hAnsi="Times New Roman"/>
          <w:sz w:val="20"/>
          <w:szCs w:val="20"/>
        </w:rPr>
      </w:pPr>
      <w:r w:rsidRPr="004F73E1">
        <w:rPr>
          <w:rStyle w:val="Odwoanieprzypisudolnego"/>
          <w:sz w:val="20"/>
          <w:szCs w:val="20"/>
        </w:rPr>
        <w:footnoteRef/>
      </w:r>
      <w:r w:rsidRPr="004F73E1">
        <w:rPr>
          <w:rFonts w:ascii="Times New Roman" w:hAnsi="Times New Roman"/>
          <w:sz w:val="20"/>
          <w:szCs w:val="20"/>
        </w:rPr>
        <w:t xml:space="preserve"> Proszę zaokrąglić do pełnych liczb</w:t>
      </w:r>
      <w:r>
        <w:rPr>
          <w:rFonts w:ascii="Times New Roman" w:hAnsi="Times New Roman"/>
          <w:sz w:val="20"/>
          <w:szCs w:val="20"/>
        </w:rPr>
        <w:t>.</w:t>
      </w:r>
    </w:p>
  </w:footnote>
  <w:footnote w:id="2">
    <w:p w:rsidR="00820C3E" w:rsidRPr="00E408F2" w:rsidRDefault="00820C3E" w:rsidP="00820C3E">
      <w:pPr>
        <w:pStyle w:val="Tekstprzypisudolneg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Style w:val="Odwoanieprzypisudolnego"/>
        </w:rPr>
        <w:footnoteRef/>
      </w:r>
      <w:r>
        <w:rPr>
          <w:rFonts w:eastAsia="Calibri"/>
          <w:vertAlign w:val="superscript"/>
        </w:rPr>
        <w:t xml:space="preserve"> </w:t>
      </w:r>
      <w:r w:rsidRPr="00413C35">
        <w:rPr>
          <w:rFonts w:ascii="Times New Roman" w:hAnsi="Times New Roman" w:cs="Times New Roman"/>
          <w:sz w:val="20"/>
          <w:szCs w:val="20"/>
        </w:rPr>
        <w:t>Zgodnie z § 3 ust. 3 ww. rozporządzenia wsparcia finansowego na zakup pomocy dydaktycznych udziela się pod warunkiem zapewnienia przez organ prowadzący szkołę, o którym mowa w ust. 1 pkt 1-3 , w odniesieniu do każdej szkoły wnioskującej o udział w Programie, wkładu własnego w wysokości co n</w:t>
      </w:r>
      <w:r>
        <w:rPr>
          <w:rFonts w:ascii="Times New Roman" w:hAnsi="Times New Roman" w:cs="Times New Roman"/>
          <w:sz w:val="20"/>
          <w:szCs w:val="20"/>
        </w:rPr>
        <w:t xml:space="preserve">ajmniej 20 % kwoty </w:t>
      </w:r>
      <w:r w:rsidRPr="00413C35">
        <w:rPr>
          <w:rFonts w:ascii="Times New Roman" w:hAnsi="Times New Roman" w:cs="Times New Roman"/>
          <w:sz w:val="20"/>
          <w:szCs w:val="20"/>
        </w:rPr>
        <w:t>kosztów realizacji zadnia objętego dofinansowaniem, z budżetu państwa.</w:t>
      </w:r>
    </w:p>
  </w:footnote>
  <w:footnote w:id="3">
    <w:p w:rsidR="00820C3E" w:rsidRDefault="00820C3E" w:rsidP="00820C3E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408F2">
        <w:rPr>
          <w:rFonts w:ascii="Times New Roman" w:hAnsi="Times New Roman" w:cs="Times New Roman"/>
          <w:sz w:val="20"/>
          <w:szCs w:val="20"/>
        </w:rPr>
        <w:t>Zgodnie z § 3 ust. 3 ww. rozporządzenia wsparcia finansowego na zakup pomocy dydaktycznych udziela się pod warunkiem zapewnienia przez organ prowadzący szkołę, o którym mowa w ust. 1 pkt 1-3 , w odniesieniu do każdej szkoły wnioskującej o udział w Programie, wkładu własnego w wysokości co najmniej 20 % kwoty kosztów realizacji zadnia objętego dofinansowaniem, z budżetu państwa.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226" w:rsidRDefault="00AE0A83" w:rsidP="005F4226">
    <w:pPr>
      <w:pStyle w:val="Nagwek"/>
    </w:pPr>
    <w:r>
      <w:t>S</w:t>
    </w:r>
    <w:r w:rsidR="005F4226">
      <w:t>PR.</w:t>
    </w:r>
    <w:r w:rsidR="009069E0">
      <w:t>A.T</w:t>
    </w:r>
    <w:r w:rsidR="005F4226">
      <w:t>.OP</w:t>
    </w:r>
    <w:r w:rsidR="0007216E"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A83"/>
    <w:rsid w:val="0001096C"/>
    <w:rsid w:val="0003779E"/>
    <w:rsid w:val="000652CE"/>
    <w:rsid w:val="0007216E"/>
    <w:rsid w:val="000731EC"/>
    <w:rsid w:val="001D1AD4"/>
    <w:rsid w:val="001E1AA1"/>
    <w:rsid w:val="001E3F1F"/>
    <w:rsid w:val="001F7676"/>
    <w:rsid w:val="00237E97"/>
    <w:rsid w:val="00254312"/>
    <w:rsid w:val="002D72B7"/>
    <w:rsid w:val="003A6D41"/>
    <w:rsid w:val="003B3078"/>
    <w:rsid w:val="003B6137"/>
    <w:rsid w:val="003F249D"/>
    <w:rsid w:val="0040506F"/>
    <w:rsid w:val="00413C35"/>
    <w:rsid w:val="004338CA"/>
    <w:rsid w:val="004A6E92"/>
    <w:rsid w:val="004C2ADB"/>
    <w:rsid w:val="0054116F"/>
    <w:rsid w:val="005420AB"/>
    <w:rsid w:val="005E45F0"/>
    <w:rsid w:val="005F4226"/>
    <w:rsid w:val="00642720"/>
    <w:rsid w:val="00685FBA"/>
    <w:rsid w:val="00722972"/>
    <w:rsid w:val="0079176B"/>
    <w:rsid w:val="007A544D"/>
    <w:rsid w:val="008155F8"/>
    <w:rsid w:val="00820C3E"/>
    <w:rsid w:val="00834669"/>
    <w:rsid w:val="008A254F"/>
    <w:rsid w:val="009069E0"/>
    <w:rsid w:val="00930B70"/>
    <w:rsid w:val="009674C0"/>
    <w:rsid w:val="009B158C"/>
    <w:rsid w:val="009E2C30"/>
    <w:rsid w:val="00A039CD"/>
    <w:rsid w:val="00A508F0"/>
    <w:rsid w:val="00A72DB7"/>
    <w:rsid w:val="00A81310"/>
    <w:rsid w:val="00A83323"/>
    <w:rsid w:val="00AE0A83"/>
    <w:rsid w:val="00AF31CE"/>
    <w:rsid w:val="00B260B8"/>
    <w:rsid w:val="00B33FC8"/>
    <w:rsid w:val="00BD34B4"/>
    <w:rsid w:val="00D3119D"/>
    <w:rsid w:val="00D32068"/>
    <w:rsid w:val="00D7417A"/>
    <w:rsid w:val="00D9403C"/>
    <w:rsid w:val="00E07818"/>
    <w:rsid w:val="00E24003"/>
    <w:rsid w:val="00E408F2"/>
    <w:rsid w:val="00E50D2A"/>
    <w:rsid w:val="00EB0DEF"/>
    <w:rsid w:val="00F37166"/>
    <w:rsid w:val="00FA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9CEEAC-6153-4775-BCF5-60F8CE77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0A8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"/>
    <w:semiHidden/>
    <w:locked/>
    <w:rsid w:val="00AE0A83"/>
    <w:rPr>
      <w:rFonts w:ascii="Calibri" w:hAnsi="Calibri" w:cs="Calibri"/>
      <w:sz w:val="22"/>
      <w:szCs w:val="22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AE0A83"/>
    <w:rPr>
      <w:rFonts w:ascii="Calibri" w:hAnsi="Calibri" w:cs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locked/>
    <w:rsid w:val="00AE0A83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rsid w:val="00AE0A83"/>
    <w:pPr>
      <w:jc w:val="both"/>
    </w:pPr>
  </w:style>
  <w:style w:type="character" w:styleId="Odwoanieprzypisudolnego">
    <w:name w:val="footnote reference"/>
    <w:semiHidden/>
    <w:rsid w:val="00AE0A83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rsid w:val="00AE0A8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E0A8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E0A83"/>
  </w:style>
  <w:style w:type="character" w:styleId="Odwoaniedokomentarza">
    <w:name w:val="annotation reference"/>
    <w:rsid w:val="00D320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320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D32068"/>
  </w:style>
  <w:style w:type="paragraph" w:styleId="Tematkomentarza">
    <w:name w:val="annotation subject"/>
    <w:basedOn w:val="Tekstkomentarza"/>
    <w:next w:val="Tekstkomentarza"/>
    <w:link w:val="TematkomentarzaZnak"/>
    <w:rsid w:val="00D32068"/>
    <w:rPr>
      <w:b/>
      <w:bCs/>
    </w:rPr>
  </w:style>
  <w:style w:type="character" w:customStyle="1" w:styleId="TematkomentarzaZnak">
    <w:name w:val="Temat komentarza Znak"/>
    <w:link w:val="Tematkomentarza"/>
    <w:rsid w:val="00D32068"/>
    <w:rPr>
      <w:b/>
      <w:bCs/>
    </w:rPr>
  </w:style>
  <w:style w:type="paragraph" w:styleId="Tekstdymka">
    <w:name w:val="Balloon Text"/>
    <w:basedOn w:val="Normalny"/>
    <w:link w:val="TekstdymkaZnak"/>
    <w:rsid w:val="00D320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320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61169-60FF-465A-8F88-6E905832F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Adnotacje</vt:lpstr>
    </vt:vector>
  </TitlesOfParts>
  <Company>men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Adnotacje</dc:title>
  <dc:subject/>
  <dc:creator>sylwia.wolny</dc:creator>
  <cp:keywords/>
  <cp:lastModifiedBy>Pracownik</cp:lastModifiedBy>
  <cp:revision>2</cp:revision>
  <cp:lastPrinted>2018-04-24T10:27:00Z</cp:lastPrinted>
  <dcterms:created xsi:type="dcterms:W3CDTF">2018-05-24T10:47:00Z</dcterms:created>
  <dcterms:modified xsi:type="dcterms:W3CDTF">2018-05-24T10:47:00Z</dcterms:modified>
</cp:coreProperties>
</file>